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06" w:rsidRPr="008A5206" w:rsidRDefault="008A5206" w:rsidP="008A5206">
      <w:pPr>
        <w:jc w:val="center"/>
        <w:rPr>
          <w:rFonts w:ascii="Verdana" w:hAnsi="Verdana"/>
          <w:b/>
          <w:sz w:val="22"/>
          <w:szCs w:val="22"/>
        </w:rPr>
      </w:pPr>
      <w:r w:rsidRPr="008A5206">
        <w:rPr>
          <w:rFonts w:ascii="Verdana" w:hAnsi="Verdana"/>
          <w:b/>
          <w:sz w:val="22"/>
          <w:szCs w:val="22"/>
        </w:rPr>
        <w:t>OPIS PRZEDMIOTU (MODUŁU KSZTAŁCENIA) – SYLABUS</w:t>
      </w:r>
    </w:p>
    <w:p w:rsidR="00260979" w:rsidRPr="008A5206" w:rsidRDefault="00260979" w:rsidP="00260979">
      <w:pPr>
        <w:jc w:val="both"/>
        <w:rPr>
          <w:rFonts w:ascii="Verdana" w:hAnsi="Verdana"/>
          <w:color w:val="000000"/>
          <w:sz w:val="22"/>
          <w:szCs w:val="22"/>
        </w:rPr>
      </w:pPr>
    </w:p>
    <w:tbl>
      <w:tblPr>
        <w:tblW w:w="982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08"/>
        <w:gridCol w:w="5448"/>
        <w:gridCol w:w="3372"/>
      </w:tblGrid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267253" w:rsidRDefault="008A5206" w:rsidP="008A5206">
            <w:pPr>
              <w:rPr>
                <w:rFonts w:ascii="Verdana" w:hAnsi="Verdana" w:cs="Arial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Nazwa przedmiotu (modułu) w języku polskim</w:t>
            </w:r>
            <w:r>
              <w:rPr>
                <w:rFonts w:ascii="Verdana" w:hAnsi="Verdana" w:cs="Arial"/>
                <w:sz w:val="22"/>
                <w:szCs w:val="22"/>
              </w:rPr>
              <w:t>:</w:t>
            </w:r>
          </w:p>
          <w:p w:rsidR="008A5206" w:rsidRPr="008A5206" w:rsidRDefault="008A5206" w:rsidP="00E64893">
            <w:pPr>
              <w:rPr>
                <w:rFonts w:ascii="Verdana" w:hAnsi="Verdana"/>
                <w:b/>
                <w:color w:val="000000"/>
              </w:rPr>
            </w:pPr>
            <w:r w:rsidRPr="008A5206">
              <w:rPr>
                <w:rFonts w:ascii="Verdana" w:hAnsi="Verdana"/>
                <w:b/>
                <w:sz w:val="22"/>
                <w:szCs w:val="22"/>
              </w:rPr>
              <w:t>Różnorodność biologiczna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– </w:t>
            </w:r>
            <w:r w:rsidRPr="008A5206">
              <w:rPr>
                <w:rFonts w:ascii="Verdana" w:hAnsi="Verdana"/>
                <w:b/>
                <w:sz w:val="22"/>
                <w:szCs w:val="22"/>
              </w:rPr>
              <w:t>fauna Polski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267253" w:rsidRDefault="008A5206" w:rsidP="008A5206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Nazwa przedmiotu (modułu) w języku angielskim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8A5206" w:rsidRPr="008A5206" w:rsidRDefault="008A5206" w:rsidP="00E64893">
            <w:pPr>
              <w:rPr>
                <w:rFonts w:ascii="Verdana" w:hAnsi="Verdana"/>
                <w:b/>
                <w:color w:val="000000"/>
                <w:lang w:val="en-US"/>
              </w:rPr>
            </w:pPr>
            <w:r w:rsidRPr="008A5206">
              <w:rPr>
                <w:rFonts w:ascii="Verdana" w:hAnsi="Verdana"/>
                <w:b/>
                <w:color w:val="000000"/>
                <w:sz w:val="22"/>
                <w:szCs w:val="22"/>
                <w:lang w:val="en-US"/>
              </w:rPr>
              <w:t xml:space="preserve">Biological diversity </w:t>
            </w:r>
            <w:r>
              <w:rPr>
                <w:rFonts w:ascii="Verdana" w:hAnsi="Verdana"/>
                <w:b/>
                <w:color w:val="0000FF"/>
                <w:sz w:val="22"/>
                <w:szCs w:val="22"/>
                <w:lang w:val="en-US"/>
              </w:rPr>
              <w:t>–</w:t>
            </w:r>
            <w:r w:rsidRPr="008A5206">
              <w:rPr>
                <w:rFonts w:ascii="Verdana" w:hAnsi="Verdana"/>
                <w:b/>
                <w:color w:val="0000FF"/>
                <w:sz w:val="22"/>
                <w:szCs w:val="22"/>
                <w:lang w:val="en-US"/>
              </w:rPr>
              <w:t xml:space="preserve"> </w:t>
            </w:r>
            <w:r w:rsidRPr="008A5206">
              <w:rPr>
                <w:rFonts w:ascii="Verdana" w:hAnsi="Verdana"/>
                <w:b/>
                <w:color w:val="000000"/>
                <w:sz w:val="22"/>
                <w:szCs w:val="22"/>
                <w:lang w:val="en-US"/>
              </w:rPr>
              <w:t>Polish fauna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  <w:lang w:val="en-US"/>
              </w:rPr>
            </w:pPr>
          </w:p>
        </w:tc>
        <w:tc>
          <w:tcPr>
            <w:tcW w:w="8820" w:type="dxa"/>
            <w:gridSpan w:val="2"/>
          </w:tcPr>
          <w:p w:rsidR="008A5206" w:rsidRPr="00267253" w:rsidRDefault="008A5206" w:rsidP="008A5206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Jednostka prowadząca przedmiot:</w:t>
            </w:r>
          </w:p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W</w:t>
            </w:r>
            <w:r>
              <w:rPr>
                <w:rFonts w:ascii="Verdana" w:hAnsi="Verdana"/>
                <w:sz w:val="22"/>
                <w:szCs w:val="22"/>
              </w:rPr>
              <w:t xml:space="preserve">ydział </w:t>
            </w:r>
            <w:r w:rsidRPr="008A5206">
              <w:rPr>
                <w:rFonts w:ascii="Verdana" w:hAnsi="Verdana"/>
                <w:sz w:val="22"/>
                <w:szCs w:val="22"/>
              </w:rPr>
              <w:t>N</w:t>
            </w:r>
            <w:r>
              <w:rPr>
                <w:rFonts w:ascii="Verdana" w:hAnsi="Verdana"/>
                <w:sz w:val="22"/>
                <w:szCs w:val="22"/>
              </w:rPr>
              <w:t xml:space="preserve">auk </w:t>
            </w:r>
            <w:r w:rsidRPr="008A5206">
              <w:rPr>
                <w:rFonts w:ascii="Verdana" w:hAnsi="Verdana"/>
                <w:sz w:val="22"/>
                <w:szCs w:val="22"/>
              </w:rPr>
              <w:t>B</w:t>
            </w:r>
            <w:r>
              <w:rPr>
                <w:rFonts w:ascii="Verdana" w:hAnsi="Verdana"/>
                <w:sz w:val="22"/>
                <w:szCs w:val="22"/>
              </w:rPr>
              <w:t>iologicznych,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  <w:r w:rsidRPr="008A5206">
              <w:rPr>
                <w:rFonts w:ascii="Verdana" w:hAnsi="Verdana"/>
                <w:sz w:val="22"/>
                <w:szCs w:val="22"/>
              </w:rPr>
              <w:t xml:space="preserve">Katedra </w:t>
            </w:r>
            <w:r>
              <w:rPr>
                <w:rFonts w:ascii="Verdana" w:hAnsi="Verdana"/>
                <w:sz w:val="22"/>
                <w:szCs w:val="22"/>
              </w:rPr>
              <w:t xml:space="preserve">Biologii Ewolucyjnej i Ekologii, 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Zakład Ekologii Behawioralnej, Zakład Biologii </w:t>
            </w:r>
            <w:r>
              <w:rPr>
                <w:rFonts w:ascii="Verdana" w:hAnsi="Verdana"/>
                <w:sz w:val="22"/>
                <w:szCs w:val="22"/>
              </w:rPr>
              <w:t xml:space="preserve">Ewolucyjnej, 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Ochrony Kręgowców,</w:t>
            </w:r>
            <w:r w:rsidRPr="008A5206">
              <w:rPr>
                <w:rFonts w:ascii="Verdana" w:hAnsi="Verdana"/>
                <w:sz w:val="22"/>
                <w:szCs w:val="22"/>
              </w:rPr>
              <w:t xml:space="preserve"> Zakład Biologii, Ewolucji i Ochrony Bezkręgowców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3E23A9">
            <w:pPr>
              <w:rPr>
                <w:rFonts w:ascii="Verdana" w:hAnsi="Verdana"/>
                <w:color w:val="000000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Kod przedmiotu (modułu)</w:t>
            </w:r>
            <w:r>
              <w:rPr>
                <w:rFonts w:ascii="Verdana" w:hAnsi="Verdana"/>
                <w:sz w:val="22"/>
                <w:szCs w:val="22"/>
              </w:rPr>
              <w:t xml:space="preserve">: </w:t>
            </w:r>
            <w:r w:rsidR="003E23A9">
              <w:rPr>
                <w:rFonts w:ascii="Verdana" w:hAnsi="Verdana"/>
                <w:sz w:val="22"/>
                <w:szCs w:val="22"/>
              </w:rPr>
              <w:t>76-OS-S1-E4-FaPl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Rodzaj przedmiotu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: obowiązkowy 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Kierunek studiów</w:t>
            </w:r>
            <w:r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Ochrona środowiska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jc w:val="both"/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Poziom studiów: I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 stopień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jc w:val="both"/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Rok studiów: II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rok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jc w:val="both"/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Semestr: letni 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267253" w:rsidRDefault="008A5206" w:rsidP="008A5206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Forma zajęć i liczba godzin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Wykład – 15 godz.</w:t>
            </w:r>
          </w:p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Ćwiczenia – 30 godz.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267253" w:rsidRDefault="008A5206" w:rsidP="008A5206">
            <w:pPr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Imię, nazwisko, tytuł/stopień naukowy, osoby prowadzącej zajęcia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8A5206" w:rsidRPr="008A5206" w:rsidRDefault="00F351B6" w:rsidP="00E64893">
            <w:pPr>
              <w:rPr>
                <w:rFonts w:ascii="Verdana" w:hAnsi="Verdana"/>
                <w:color w:val="000000"/>
              </w:rPr>
            </w:pP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prof.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hab. D.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Tarnawski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inż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. M.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Kadej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A.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Smolis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I. Gottfried,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J.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Kusznierz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B.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Borczyk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hab. Konrad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Hałupka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Lucyna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Hałupka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Beata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Czyż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dr</w:t>
            </w:r>
            <w:proofErr w:type="spellEnd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 xml:space="preserve"> Joanna </w:t>
            </w:r>
            <w:proofErr w:type="spellStart"/>
            <w:r w:rsidRPr="00F351B6">
              <w:rPr>
                <w:rFonts w:ascii="Verdana" w:hAnsi="Verdana"/>
                <w:color w:val="000000"/>
                <w:sz w:val="22"/>
                <w:szCs w:val="22"/>
                <w:lang w:val="de-DE"/>
              </w:rPr>
              <w:t>Furmankiewicz</w:t>
            </w:r>
            <w:proofErr w:type="spellEnd"/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B2605F">
            <w:pPr>
              <w:jc w:val="both"/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 xml:space="preserve">Wymagania wstępne w zakresie wiedzy, umiejętności i kompetencji społecznych dla przedmiotu (modułu) </w:t>
            </w:r>
            <w:r>
              <w:rPr>
                <w:rFonts w:ascii="Verdana" w:hAnsi="Verdana"/>
                <w:sz w:val="22"/>
                <w:szCs w:val="22"/>
              </w:rPr>
              <w:t>oraz zrealizowanych przedmiotów: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podstawow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e wiadomości z zakresu biologii.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Default="008A5206" w:rsidP="00B2605F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Cele przedmiotu: </w:t>
            </w:r>
          </w:p>
          <w:p w:rsidR="008A5206" w:rsidRPr="008A5206" w:rsidRDefault="008A5206" w:rsidP="00B2605F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Wiedza na temat składu i rozmieszczenia przedstawicieli fauny Polski; umiejętność rozpoznawania najważniejszych przedstawicieli fauny kręgowców i bezkręgowców Polski, w tym gatunków rzadkich, zagrożonych i chronionych; znajomość podstawowych cech diagnostycznych (taksonomicznych).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5448" w:type="dxa"/>
          </w:tcPr>
          <w:p w:rsidR="008A5206" w:rsidRPr="00267253" w:rsidRDefault="008A5206" w:rsidP="008A5206">
            <w:pPr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Zakładane efekty kształcenia:</w:t>
            </w: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P_W01 Z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na skład fauny Polski, jej zagrożenia i zagadnienia związane z jej ochroną, ma znajomość biologii i ekologii wybranych gatunków oraz znajomość podstaw prawnych ochrony gatunkowej w Polsce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.</w:t>
            </w: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P_U01 Identyfikuje zagrożenia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oraz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wskazuje działania ochronne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dla bezkręgowców i kręgowców oraz ich siedlisk. </w:t>
            </w: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P_U02 Identyfikuje wybrane gatunki chronione oraz stosuje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metod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y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dokumentacji ich stwierdzeń.</w:t>
            </w: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F351B6">
            <w:pPr>
              <w:tabs>
                <w:tab w:val="left" w:pos="3024"/>
              </w:tabs>
              <w:rPr>
                <w:rFonts w:ascii="Verdana" w:hAnsi="Verdana"/>
                <w:i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P_K01: 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>Otwarty na pracę</w:t>
            </w:r>
            <w:r w:rsidR="00F351B6">
              <w:rPr>
                <w:rFonts w:ascii="Verdana" w:hAnsi="Verdana"/>
                <w:color w:val="000000"/>
                <w:sz w:val="22"/>
                <w:szCs w:val="22"/>
              </w:rPr>
              <w:t xml:space="preserve"> w zespole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,</w:t>
            </w:r>
            <w:r w:rsidR="00C36CFF">
              <w:rPr>
                <w:rFonts w:ascii="Verdana" w:hAnsi="Verdana"/>
                <w:color w:val="000000"/>
                <w:sz w:val="22"/>
                <w:szCs w:val="22"/>
              </w:rPr>
              <w:t xml:space="preserve"> dba o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 poszanowanie przyrody zgodne z etycznymi standardami podejście do badanych osobników.</w:t>
            </w:r>
          </w:p>
        </w:tc>
        <w:tc>
          <w:tcPr>
            <w:tcW w:w="3372" w:type="dxa"/>
          </w:tcPr>
          <w:p w:rsidR="008A5206" w:rsidRDefault="008A5206" w:rsidP="008A5206">
            <w:pPr>
              <w:tabs>
                <w:tab w:val="left" w:pos="3024"/>
              </w:tabs>
              <w:rPr>
                <w:rFonts w:ascii="Verdana" w:hAnsi="Verdana"/>
              </w:rPr>
            </w:pPr>
            <w:r w:rsidRPr="00267253">
              <w:rPr>
                <w:rFonts w:ascii="Verdana" w:hAnsi="Verdana"/>
                <w:sz w:val="22"/>
                <w:szCs w:val="22"/>
              </w:rPr>
              <w:t>Symbole k</w:t>
            </w:r>
            <w:r>
              <w:rPr>
                <w:rFonts w:ascii="Verdana" w:hAnsi="Verdana"/>
                <w:sz w:val="22"/>
                <w:szCs w:val="22"/>
              </w:rPr>
              <w:t>ierunkowych efektów kształcenia:</w:t>
            </w:r>
            <w:r w:rsidRPr="0026725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8A5206" w:rsidRPr="00267253" w:rsidRDefault="008A5206" w:rsidP="008A5206">
            <w:pPr>
              <w:tabs>
                <w:tab w:val="left" w:pos="3024"/>
              </w:tabs>
              <w:rPr>
                <w:rFonts w:ascii="Verdana" w:hAnsi="Verdana"/>
              </w:rPr>
            </w:pPr>
          </w:p>
          <w:p w:rsidR="008A5206" w:rsidRPr="008A5206" w:rsidRDefault="008A5206" w:rsidP="00E64893">
            <w:pPr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K_W02</w:t>
            </w:r>
            <w:r>
              <w:rPr>
                <w:rFonts w:ascii="Verdana" w:hAnsi="Verdana"/>
                <w:sz w:val="22"/>
                <w:szCs w:val="22"/>
              </w:rPr>
              <w:t xml:space="preserve">, </w:t>
            </w:r>
            <w:r w:rsidRPr="008A5206">
              <w:rPr>
                <w:rFonts w:ascii="Verdana" w:hAnsi="Verdana"/>
                <w:sz w:val="22"/>
                <w:szCs w:val="22"/>
              </w:rPr>
              <w:t>K_W10</w:t>
            </w:r>
            <w:r>
              <w:rPr>
                <w:rFonts w:ascii="Verdana" w:hAnsi="Verdana"/>
                <w:sz w:val="22"/>
                <w:szCs w:val="22"/>
              </w:rPr>
              <w:t xml:space="preserve">, </w:t>
            </w:r>
            <w:r w:rsidRPr="008A5206">
              <w:rPr>
                <w:rFonts w:ascii="Verdana" w:hAnsi="Verdana"/>
                <w:sz w:val="22"/>
                <w:szCs w:val="22"/>
              </w:rPr>
              <w:t>K_W13</w:t>
            </w:r>
            <w:r>
              <w:rPr>
                <w:rFonts w:ascii="Verdana" w:hAnsi="Verdana"/>
                <w:sz w:val="22"/>
                <w:szCs w:val="22"/>
              </w:rPr>
              <w:t xml:space="preserve">, </w:t>
            </w:r>
            <w:r w:rsidRPr="008A5206">
              <w:rPr>
                <w:rFonts w:ascii="Verdana" w:hAnsi="Verdana"/>
                <w:sz w:val="22"/>
                <w:szCs w:val="22"/>
              </w:rPr>
              <w:t>K_W16</w:t>
            </w:r>
            <w:r>
              <w:rPr>
                <w:rFonts w:ascii="Verdana" w:hAnsi="Verdana"/>
                <w:sz w:val="22"/>
                <w:szCs w:val="22"/>
              </w:rPr>
              <w:t xml:space="preserve">, </w:t>
            </w:r>
            <w:r w:rsidRPr="008A5206">
              <w:rPr>
                <w:rFonts w:ascii="Verdana" w:hAnsi="Verdana"/>
                <w:sz w:val="22"/>
                <w:szCs w:val="22"/>
              </w:rPr>
              <w:t>K_W17</w:t>
            </w: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K_U04</w:t>
            </w: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K_U05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, 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K_U08</w:t>
            </w: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K_K02</w:t>
            </w: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, 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K_K07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C36CFF" w:rsidRDefault="008A5206" w:rsidP="00E64893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Treści programowe: 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2"/>
              </w:numPr>
              <w:ind w:left="416"/>
              <w:rPr>
                <w:rFonts w:ascii="Verdana" w:hAnsi="Verdana"/>
                <w:color w:val="000000"/>
              </w:rPr>
            </w:pPr>
            <w:r w:rsidRPr="00F351B6">
              <w:rPr>
                <w:rFonts w:ascii="Verdana" w:hAnsi="Verdana"/>
                <w:color w:val="000000"/>
                <w:sz w:val="22"/>
                <w:szCs w:val="22"/>
              </w:rPr>
              <w:t>Gatunki zwierząt Polski; systematyka kręgowców i bezkręgowców Polski.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2"/>
              </w:numPr>
              <w:ind w:left="416"/>
              <w:rPr>
                <w:rFonts w:ascii="Verdana" w:hAnsi="Verdana"/>
                <w:color w:val="000000"/>
              </w:rPr>
            </w:pPr>
            <w:r w:rsidRPr="00F351B6">
              <w:rPr>
                <w:rFonts w:ascii="Verdana" w:hAnsi="Verdana"/>
                <w:color w:val="000000"/>
                <w:sz w:val="22"/>
                <w:szCs w:val="22"/>
              </w:rPr>
              <w:t>Cechy diagnostyczne i rozpoznawanie wybranych gatunków.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2"/>
              </w:numPr>
              <w:ind w:left="416"/>
              <w:rPr>
                <w:rFonts w:ascii="Verdana" w:hAnsi="Verdana"/>
                <w:color w:val="000000"/>
              </w:rPr>
            </w:pPr>
            <w:r w:rsidRPr="00F351B6">
              <w:rPr>
                <w:rFonts w:ascii="Verdana" w:hAnsi="Verdana"/>
                <w:color w:val="000000"/>
                <w:sz w:val="22"/>
                <w:szCs w:val="22"/>
              </w:rPr>
              <w:t>Lokalizowanie stanowisk wybranych gatunków.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2"/>
              </w:numPr>
              <w:ind w:left="416"/>
              <w:rPr>
                <w:rFonts w:ascii="Verdana" w:hAnsi="Verdana"/>
                <w:color w:val="000000"/>
              </w:rPr>
            </w:pPr>
            <w:r w:rsidRPr="00F351B6">
              <w:rPr>
                <w:rFonts w:ascii="Verdana" w:hAnsi="Verdana"/>
                <w:color w:val="000000"/>
                <w:sz w:val="22"/>
                <w:szCs w:val="22"/>
              </w:rPr>
              <w:t>Określanie stanu populacji i zagrożeń wybranych taksonów.</w:t>
            </w:r>
          </w:p>
          <w:p w:rsidR="008A5206" w:rsidRPr="00C36CFF" w:rsidRDefault="00F351B6" w:rsidP="00F351B6">
            <w:pPr>
              <w:pStyle w:val="Akapitzlist"/>
              <w:numPr>
                <w:ilvl w:val="0"/>
                <w:numId w:val="2"/>
              </w:numPr>
              <w:ind w:left="416"/>
              <w:rPr>
                <w:rFonts w:ascii="Verdana" w:hAnsi="Verdana"/>
                <w:color w:val="000000"/>
              </w:rPr>
            </w:pPr>
            <w:r w:rsidRPr="00F351B6">
              <w:rPr>
                <w:rFonts w:ascii="Verdana" w:hAnsi="Verdana"/>
                <w:color w:val="000000"/>
                <w:sz w:val="22"/>
                <w:szCs w:val="22"/>
              </w:rPr>
              <w:t>Podstawy prowadzenia monitoringu wybranych gatunków.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Zalecana literatura (wybrane rozdziały): 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3"/>
              </w:numPr>
              <w:ind w:left="416"/>
              <w:rPr>
                <w:rFonts w:ascii="Verdana" w:hAnsi="Verdana"/>
              </w:rPr>
            </w:pPr>
            <w:r w:rsidRPr="00F351B6">
              <w:rPr>
                <w:rFonts w:ascii="Verdana" w:hAnsi="Verdana"/>
                <w:sz w:val="22"/>
                <w:szCs w:val="22"/>
              </w:rPr>
              <w:t xml:space="preserve">Chylarecki P., Sikora A., </w:t>
            </w:r>
            <w:proofErr w:type="spellStart"/>
            <w:r w:rsidRPr="00F351B6">
              <w:rPr>
                <w:rFonts w:ascii="Verdana" w:hAnsi="Verdana"/>
                <w:sz w:val="22"/>
                <w:szCs w:val="22"/>
              </w:rPr>
              <w:t>Cenian</w:t>
            </w:r>
            <w:proofErr w:type="spellEnd"/>
            <w:r w:rsidRPr="00F351B6">
              <w:rPr>
                <w:rFonts w:ascii="Verdana" w:hAnsi="Verdana"/>
                <w:sz w:val="22"/>
                <w:szCs w:val="22"/>
              </w:rPr>
              <w:t xml:space="preserve"> Z. (red.). 2009. Monitoring ptaków lęgowych. Poradnik metodyczny dotyczący gatunków chronionych Dyrektywą Ptasią. GIOŚ, Warszawa.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3"/>
              </w:numPr>
              <w:ind w:left="416"/>
              <w:rPr>
                <w:rFonts w:ascii="Verdana" w:hAnsi="Verdana"/>
              </w:rPr>
            </w:pPr>
            <w:proofErr w:type="spellStart"/>
            <w:r w:rsidRPr="00F351B6">
              <w:rPr>
                <w:rFonts w:ascii="Verdana" w:hAnsi="Verdana"/>
                <w:sz w:val="22"/>
                <w:szCs w:val="22"/>
              </w:rPr>
              <w:t>Głowaciński</w:t>
            </w:r>
            <w:proofErr w:type="spellEnd"/>
            <w:r w:rsidRPr="00F351B6">
              <w:rPr>
                <w:rFonts w:ascii="Verdana" w:hAnsi="Verdana"/>
                <w:sz w:val="22"/>
                <w:szCs w:val="22"/>
              </w:rPr>
              <w:t xml:space="preserve"> Z., </w:t>
            </w:r>
            <w:proofErr w:type="spellStart"/>
            <w:r w:rsidRPr="00F351B6">
              <w:rPr>
                <w:rFonts w:ascii="Verdana" w:hAnsi="Verdana"/>
                <w:sz w:val="22"/>
                <w:szCs w:val="22"/>
              </w:rPr>
              <w:t>Rafiński</w:t>
            </w:r>
            <w:proofErr w:type="spellEnd"/>
            <w:r w:rsidRPr="00F351B6">
              <w:rPr>
                <w:rFonts w:ascii="Verdana" w:hAnsi="Verdana"/>
                <w:sz w:val="22"/>
                <w:szCs w:val="22"/>
              </w:rPr>
              <w:t xml:space="preserve"> J. (red.) 2003: Atlas płazów i gadów Polski. </w:t>
            </w:r>
            <w:proofErr w:type="spellStart"/>
            <w:r w:rsidRPr="00F351B6">
              <w:rPr>
                <w:rFonts w:ascii="Verdana" w:hAnsi="Verdana"/>
                <w:sz w:val="22"/>
                <w:szCs w:val="22"/>
              </w:rPr>
              <w:t>Status-Rozmieszczenie-Ochrona</w:t>
            </w:r>
            <w:proofErr w:type="spellEnd"/>
            <w:r w:rsidRPr="00F351B6">
              <w:rPr>
                <w:rFonts w:ascii="Verdana" w:hAnsi="Verdana"/>
                <w:sz w:val="22"/>
                <w:szCs w:val="22"/>
              </w:rPr>
              <w:t>. Biblioteka Monitoringu Środowiska, Inspekcja Ochrony Środowiska i Instytut Ochrony Przyrody PAN. Warszawa-Kraków.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3"/>
              </w:numPr>
              <w:ind w:left="416"/>
              <w:rPr>
                <w:rFonts w:ascii="Verdana" w:hAnsi="Verdana"/>
              </w:rPr>
            </w:pPr>
            <w:r w:rsidRPr="00F351B6">
              <w:rPr>
                <w:rFonts w:ascii="Verdana" w:hAnsi="Verdana"/>
                <w:sz w:val="22"/>
                <w:szCs w:val="22"/>
              </w:rPr>
              <w:t>Brylińska M. (red). 2000. Ryby słodkowodne Polski. Wydawnictwo Naukowe PWN.</w:t>
            </w:r>
          </w:p>
          <w:p w:rsidR="00F351B6" w:rsidRPr="00F351B6" w:rsidRDefault="00F351B6" w:rsidP="00F351B6">
            <w:pPr>
              <w:pStyle w:val="Akapitzlist"/>
              <w:numPr>
                <w:ilvl w:val="0"/>
                <w:numId w:val="3"/>
              </w:numPr>
              <w:ind w:left="416"/>
              <w:rPr>
                <w:rFonts w:ascii="Verdana" w:hAnsi="Verdana"/>
              </w:rPr>
            </w:pPr>
            <w:r w:rsidRPr="00F351B6">
              <w:rPr>
                <w:rFonts w:ascii="Verdana" w:hAnsi="Verdana"/>
                <w:sz w:val="22"/>
                <w:szCs w:val="22"/>
              </w:rPr>
              <w:t xml:space="preserve">Andrzejewski R., </w:t>
            </w:r>
            <w:proofErr w:type="spellStart"/>
            <w:r w:rsidRPr="00F351B6">
              <w:rPr>
                <w:rFonts w:ascii="Verdana" w:hAnsi="Verdana"/>
                <w:sz w:val="22"/>
                <w:szCs w:val="22"/>
              </w:rPr>
              <w:t>Weigle</w:t>
            </w:r>
            <w:proofErr w:type="spellEnd"/>
            <w:r w:rsidRPr="00F351B6">
              <w:rPr>
                <w:rFonts w:ascii="Verdana" w:hAnsi="Verdana"/>
                <w:sz w:val="22"/>
                <w:szCs w:val="22"/>
              </w:rPr>
              <w:t xml:space="preserve"> A. 2003. Różnorodność biologiczna Polski. Narodowa Fundacja Ochrony Środowiska.</w:t>
            </w:r>
          </w:p>
          <w:p w:rsidR="008A5206" w:rsidRPr="00C36CFF" w:rsidRDefault="00F351B6" w:rsidP="00F351B6">
            <w:pPr>
              <w:pStyle w:val="Akapitzlist"/>
              <w:numPr>
                <w:ilvl w:val="0"/>
                <w:numId w:val="3"/>
              </w:numPr>
              <w:ind w:left="416"/>
              <w:rPr>
                <w:rFonts w:ascii="Verdana" w:hAnsi="Verdana"/>
              </w:rPr>
            </w:pPr>
            <w:r w:rsidRPr="00F351B6">
              <w:rPr>
                <w:rFonts w:ascii="Verdana" w:hAnsi="Verdana"/>
                <w:sz w:val="22"/>
                <w:szCs w:val="22"/>
              </w:rPr>
              <w:t>Pucek Z. 1984. Klucz do oznaczania ssaków Polski. Wydawnictwo Naukowe PWN.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Forma zaliczenia: </w:t>
            </w:r>
          </w:p>
          <w:p w:rsidR="008A5206" w:rsidRPr="008A5206" w:rsidRDefault="008A5206" w:rsidP="00E64893">
            <w:pPr>
              <w:rPr>
                <w:rFonts w:ascii="Verdana" w:hAnsi="Verdana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wykład: egzamin - test</w:t>
            </w:r>
            <w:r w:rsidRPr="008A5206">
              <w:rPr>
                <w:rFonts w:ascii="Verdana" w:hAnsi="Verdana"/>
                <w:sz w:val="22"/>
                <w:szCs w:val="22"/>
              </w:rPr>
              <w:t xml:space="preserve"> (P_W01), zaliczenie od 50% punktów</w:t>
            </w:r>
          </w:p>
          <w:p w:rsidR="008A5206" w:rsidRPr="008A5206" w:rsidRDefault="008A5206" w:rsidP="00E64893">
            <w:pPr>
              <w:tabs>
                <w:tab w:val="left" w:pos="3024"/>
              </w:tabs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ćwiczenia: kolokwia zaliczeniowe – test z pytaniami „otwartymi” i „zamkniętymi” (P_U01</w:t>
            </w:r>
            <w:r w:rsidR="00C36CFF">
              <w:rPr>
                <w:rFonts w:ascii="Verdana" w:hAnsi="Verdana"/>
                <w:color w:val="000000"/>
                <w:sz w:val="22"/>
                <w:szCs w:val="22"/>
              </w:rPr>
              <w:t>, P_U02</w:t>
            </w: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, P_K01)</w:t>
            </w:r>
          </w:p>
        </w:tc>
      </w:tr>
      <w:tr w:rsidR="008A5206" w:rsidRPr="008A5206" w:rsidTr="008A5206">
        <w:tc>
          <w:tcPr>
            <w:tcW w:w="1008" w:type="dxa"/>
          </w:tcPr>
          <w:p w:rsidR="008A5206" w:rsidRPr="008A5206" w:rsidRDefault="008A5206" w:rsidP="00E64893">
            <w:pPr>
              <w:numPr>
                <w:ilvl w:val="0"/>
                <w:numId w:val="1"/>
              </w:numPr>
              <w:jc w:val="right"/>
              <w:rPr>
                <w:rFonts w:ascii="Verdana" w:hAnsi="Verdana"/>
                <w:color w:val="000000"/>
              </w:rPr>
            </w:pPr>
          </w:p>
        </w:tc>
        <w:tc>
          <w:tcPr>
            <w:tcW w:w="8820" w:type="dxa"/>
            <w:gridSpan w:val="2"/>
          </w:tcPr>
          <w:p w:rsidR="008A5206" w:rsidRPr="008A5206" w:rsidRDefault="008A5206" w:rsidP="00E64893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Język wykładowy: polski</w:t>
            </w:r>
          </w:p>
        </w:tc>
      </w:tr>
    </w:tbl>
    <w:p w:rsidR="008A5206" w:rsidRPr="008A5206" w:rsidRDefault="008A5206" w:rsidP="00260979">
      <w:pPr>
        <w:jc w:val="both"/>
        <w:rPr>
          <w:rFonts w:ascii="Verdana" w:hAnsi="Verdana"/>
          <w:color w:val="000000"/>
          <w:sz w:val="22"/>
          <w:szCs w:val="22"/>
        </w:rPr>
      </w:pPr>
    </w:p>
    <w:p w:rsidR="00260979" w:rsidRPr="008A5206" w:rsidRDefault="00260979" w:rsidP="00260979">
      <w:pPr>
        <w:jc w:val="both"/>
        <w:rPr>
          <w:rFonts w:ascii="Verdana" w:hAnsi="Verdana"/>
          <w:color w:val="000000"/>
          <w:sz w:val="22"/>
          <w:szCs w:val="22"/>
        </w:rPr>
      </w:pPr>
      <w:r w:rsidRPr="008A5206">
        <w:rPr>
          <w:rFonts w:ascii="Verdana" w:hAnsi="Verdana"/>
          <w:color w:val="000000"/>
          <w:sz w:val="22"/>
          <w:szCs w:val="22"/>
        </w:rPr>
        <w:t>19. Obciążenie pracą studenta</w:t>
      </w:r>
    </w:p>
    <w:p w:rsidR="00260979" w:rsidRPr="008A5206" w:rsidRDefault="00260979" w:rsidP="00260979">
      <w:pPr>
        <w:jc w:val="both"/>
        <w:rPr>
          <w:rFonts w:ascii="Verdana" w:hAnsi="Verdana"/>
          <w:color w:val="000000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644"/>
        <w:gridCol w:w="4644"/>
      </w:tblGrid>
      <w:tr w:rsidR="00260979" w:rsidRPr="008A5206" w:rsidTr="00E34384">
        <w:tc>
          <w:tcPr>
            <w:tcW w:w="4644" w:type="dxa"/>
          </w:tcPr>
          <w:p w:rsidR="00260979" w:rsidRPr="008A5206" w:rsidRDefault="00260979" w:rsidP="00E34384">
            <w:pPr>
              <w:jc w:val="center"/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Forma aktywności studenta</w:t>
            </w:r>
          </w:p>
        </w:tc>
        <w:tc>
          <w:tcPr>
            <w:tcW w:w="4644" w:type="dxa"/>
          </w:tcPr>
          <w:p w:rsidR="00260979" w:rsidRPr="008A5206" w:rsidRDefault="00260979" w:rsidP="00E34384">
            <w:pPr>
              <w:jc w:val="both"/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 xml:space="preserve">Średnia liczba godzin na zrealizowanie aktywności </w:t>
            </w:r>
          </w:p>
        </w:tc>
      </w:tr>
      <w:tr w:rsidR="00260979" w:rsidRPr="008A5206" w:rsidTr="00E34384">
        <w:tc>
          <w:tcPr>
            <w:tcW w:w="4644" w:type="dxa"/>
          </w:tcPr>
          <w:p w:rsidR="00260979" w:rsidRPr="008A5206" w:rsidRDefault="00260979" w:rsidP="00E34384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Godziny zajęć (wg planu studiów) z nauczycielem:</w:t>
            </w:r>
          </w:p>
          <w:p w:rsidR="00260979" w:rsidRPr="008A5206" w:rsidRDefault="00260979" w:rsidP="00E34384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- wykład:</w:t>
            </w:r>
            <w:r w:rsidR="00C36CFF">
              <w:rPr>
                <w:rFonts w:ascii="Verdana" w:hAnsi="Verdana"/>
                <w:color w:val="000000"/>
                <w:sz w:val="22"/>
                <w:szCs w:val="22"/>
              </w:rPr>
              <w:t xml:space="preserve"> 15</w:t>
            </w:r>
          </w:p>
          <w:p w:rsidR="00260979" w:rsidRDefault="00260979" w:rsidP="00E34384">
            <w:pPr>
              <w:rPr>
                <w:rFonts w:ascii="Verdana" w:hAnsi="Verdana"/>
                <w:color w:val="000000"/>
              </w:rPr>
            </w:pPr>
            <w:r w:rsidRPr="008A5206">
              <w:rPr>
                <w:rFonts w:ascii="Verdana" w:hAnsi="Verdana"/>
                <w:color w:val="000000"/>
                <w:sz w:val="22"/>
                <w:szCs w:val="22"/>
              </w:rPr>
              <w:t>- ćwiczenia:</w:t>
            </w:r>
            <w:r w:rsidR="00C36CFF">
              <w:rPr>
                <w:rFonts w:ascii="Verdana" w:hAnsi="Verdana"/>
                <w:color w:val="000000"/>
                <w:sz w:val="22"/>
                <w:szCs w:val="22"/>
              </w:rPr>
              <w:t xml:space="preserve"> 30</w:t>
            </w:r>
          </w:p>
          <w:p w:rsidR="00C36CFF" w:rsidRPr="008A5206" w:rsidRDefault="00C36CFF" w:rsidP="00E34384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- konsultacje: 5</w:t>
            </w:r>
          </w:p>
        </w:tc>
        <w:tc>
          <w:tcPr>
            <w:tcW w:w="4644" w:type="dxa"/>
          </w:tcPr>
          <w:p w:rsidR="00260979" w:rsidRPr="008A5206" w:rsidRDefault="00260979" w:rsidP="00E34384">
            <w:pPr>
              <w:jc w:val="both"/>
              <w:rPr>
                <w:rFonts w:ascii="Verdana" w:hAnsi="Verdana"/>
                <w:color w:val="000000"/>
              </w:rPr>
            </w:pPr>
          </w:p>
          <w:p w:rsidR="00260979" w:rsidRPr="008A5206" w:rsidRDefault="00C36CFF" w:rsidP="00E34384">
            <w:pPr>
              <w:jc w:val="both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50</w:t>
            </w:r>
          </w:p>
        </w:tc>
      </w:tr>
      <w:tr w:rsidR="00260979" w:rsidRPr="008A5206" w:rsidTr="00E34384">
        <w:tc>
          <w:tcPr>
            <w:tcW w:w="4644" w:type="dxa"/>
          </w:tcPr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Praca własna studenta, np.:</w:t>
            </w:r>
          </w:p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- czytanie wskazanej literatury:</w:t>
            </w:r>
            <w:r w:rsidR="00F351B6">
              <w:rPr>
                <w:rFonts w:ascii="Verdana" w:hAnsi="Verdana"/>
                <w:sz w:val="22"/>
                <w:szCs w:val="22"/>
              </w:rPr>
              <w:t xml:space="preserve"> 15</w:t>
            </w:r>
            <w:bookmarkStart w:id="0" w:name="_GoBack"/>
            <w:bookmarkEnd w:id="0"/>
          </w:p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- przygotowanie do egzaminu:</w:t>
            </w:r>
            <w:r w:rsidR="00C36CFF">
              <w:rPr>
                <w:rFonts w:ascii="Verdana" w:hAnsi="Verdana"/>
                <w:sz w:val="22"/>
                <w:szCs w:val="22"/>
              </w:rPr>
              <w:t xml:space="preserve"> 10</w:t>
            </w:r>
          </w:p>
        </w:tc>
        <w:tc>
          <w:tcPr>
            <w:tcW w:w="4644" w:type="dxa"/>
          </w:tcPr>
          <w:p w:rsidR="00260979" w:rsidRPr="008A5206" w:rsidRDefault="00C36CFF" w:rsidP="00E34384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>25</w:t>
            </w:r>
          </w:p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</w:p>
        </w:tc>
      </w:tr>
      <w:tr w:rsidR="00260979" w:rsidRPr="008A5206" w:rsidTr="00E34384">
        <w:tc>
          <w:tcPr>
            <w:tcW w:w="4644" w:type="dxa"/>
          </w:tcPr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Suma godzin</w:t>
            </w:r>
          </w:p>
        </w:tc>
        <w:tc>
          <w:tcPr>
            <w:tcW w:w="4644" w:type="dxa"/>
          </w:tcPr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75</w:t>
            </w:r>
          </w:p>
        </w:tc>
      </w:tr>
      <w:tr w:rsidR="00260979" w:rsidRPr="008A5206" w:rsidTr="00E34384">
        <w:tc>
          <w:tcPr>
            <w:tcW w:w="4644" w:type="dxa"/>
          </w:tcPr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Liczba punktów ECTS</w:t>
            </w:r>
          </w:p>
        </w:tc>
        <w:tc>
          <w:tcPr>
            <w:tcW w:w="4644" w:type="dxa"/>
          </w:tcPr>
          <w:p w:rsidR="00260979" w:rsidRPr="008A5206" w:rsidRDefault="00260979" w:rsidP="00E34384">
            <w:pPr>
              <w:jc w:val="both"/>
              <w:rPr>
                <w:rFonts w:ascii="Verdana" w:hAnsi="Verdana"/>
              </w:rPr>
            </w:pPr>
            <w:r w:rsidRPr="008A5206">
              <w:rPr>
                <w:rFonts w:ascii="Verdana" w:hAnsi="Verdana"/>
                <w:sz w:val="22"/>
                <w:szCs w:val="22"/>
              </w:rPr>
              <w:t>3</w:t>
            </w:r>
          </w:p>
        </w:tc>
      </w:tr>
    </w:tbl>
    <w:p w:rsidR="00260979" w:rsidRPr="008A5206" w:rsidRDefault="00260979" w:rsidP="00260979">
      <w:pPr>
        <w:rPr>
          <w:rFonts w:ascii="Verdana" w:hAnsi="Verdana"/>
          <w:sz w:val="22"/>
          <w:szCs w:val="22"/>
        </w:rPr>
      </w:pPr>
    </w:p>
    <w:p w:rsidR="004741B0" w:rsidRPr="008A5206" w:rsidRDefault="004741B0">
      <w:pPr>
        <w:rPr>
          <w:rFonts w:ascii="Verdana" w:hAnsi="Verdana"/>
          <w:sz w:val="22"/>
          <w:szCs w:val="22"/>
        </w:rPr>
      </w:pPr>
    </w:p>
    <w:sectPr w:rsidR="004741B0" w:rsidRPr="008A5206" w:rsidSect="00DE6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160B48"/>
    <w:multiLevelType w:val="hybridMultilevel"/>
    <w:tmpl w:val="3216E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04BFF"/>
    <w:multiLevelType w:val="hybridMultilevel"/>
    <w:tmpl w:val="6400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0DEB"/>
    <w:rsid w:val="00260979"/>
    <w:rsid w:val="003E23A9"/>
    <w:rsid w:val="004741B0"/>
    <w:rsid w:val="008A5206"/>
    <w:rsid w:val="00902FC5"/>
    <w:rsid w:val="00B2605F"/>
    <w:rsid w:val="00C36CFF"/>
    <w:rsid w:val="00DE6301"/>
    <w:rsid w:val="00EA0DEB"/>
    <w:rsid w:val="00F3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0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902FC5"/>
    <w:rPr>
      <w:rFonts w:eastAsia="Calibri"/>
      <w:bCs/>
      <w:caps/>
    </w:rPr>
  </w:style>
  <w:style w:type="character" w:customStyle="1" w:styleId="FontStyle13">
    <w:name w:val="Font Style13"/>
    <w:basedOn w:val="Domylnaczcionkaakapitu"/>
    <w:rsid w:val="0026097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0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09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09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9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97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36C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Jankowska</dc:creator>
  <cp:keywords/>
  <dc:description/>
  <cp:lastModifiedBy>Magda Basta</cp:lastModifiedBy>
  <cp:revision>7</cp:revision>
  <dcterms:created xsi:type="dcterms:W3CDTF">2013-05-21T11:49:00Z</dcterms:created>
  <dcterms:modified xsi:type="dcterms:W3CDTF">2014-03-31T09:43:00Z</dcterms:modified>
</cp:coreProperties>
</file>